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92454C">
      <w:pPr>
        <w:pStyle w:val="1"/>
        <w:rPr>
          <w:sz w:val="16"/>
          <w:szCs w:val="16"/>
        </w:rPr>
        <w:pPrChange w:id="0" w:author="Пользователь Windows" w:date="2021-04-19T13:06:00Z">
          <w:pPr>
            <w:jc w:val="center"/>
          </w:pPr>
        </w:pPrChange>
      </w:pPr>
      <w:bookmarkStart w:id="1" w:name="_GoBack"/>
      <w:bookmarkEnd w:id="1"/>
      <w:r>
        <w:rPr>
          <w:noProof/>
          <w:lang w:val="ru-RU"/>
        </w:rPr>
        <w:drawing>
          <wp:inline distT="0" distB="0" distL="0" distR="0" wp14:anchorId="0E157A22" wp14:editId="68FB2DC9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8938E6" w:rsidRPr="00091EE1" w:rsidRDefault="008938E6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252ECB" w:rsidP="00727179">
      <w:pPr>
        <w:tabs>
          <w:tab w:val="left" w:leader="hyphen" w:pos="10206"/>
        </w:tabs>
        <w:jc w:val="both"/>
      </w:pPr>
      <w:r>
        <w:rPr>
          <w:bCs/>
          <w:lang w:val="ru-RU"/>
        </w:rPr>
        <w:t xml:space="preserve">08 </w:t>
      </w:r>
      <w:proofErr w:type="spellStart"/>
      <w:r w:rsidR="000020E1">
        <w:rPr>
          <w:bCs/>
          <w:lang w:val="ru-RU"/>
        </w:rPr>
        <w:t>квітня</w:t>
      </w:r>
      <w:proofErr w:type="spellEnd"/>
      <w:r w:rsidR="005C664D">
        <w:rPr>
          <w:bCs/>
        </w:rPr>
        <w:t xml:space="preserve"> 20</w:t>
      </w:r>
      <w:r w:rsidR="00191DB3">
        <w:rPr>
          <w:bCs/>
        </w:rPr>
        <w:t>2</w:t>
      </w:r>
      <w:r w:rsidR="00034321">
        <w:rPr>
          <w:bCs/>
        </w:rPr>
        <w:t>1</w:t>
      </w:r>
      <w:r w:rsidR="00A7591D">
        <w:rPr>
          <w:bCs/>
        </w:rPr>
        <w:t xml:space="preserve"> </w:t>
      </w:r>
      <w:r w:rsidR="00BA0A79">
        <w:rPr>
          <w:bCs/>
        </w:rPr>
        <w:t>р.</w:t>
      </w:r>
      <w:r w:rsidR="00727179">
        <w:rPr>
          <w:bCs/>
        </w:rPr>
        <w:t xml:space="preserve">                                       </w:t>
      </w:r>
      <w:r w:rsidR="008938E6">
        <w:rPr>
          <w:bCs/>
        </w:rPr>
        <w:t xml:space="preserve">   </w:t>
      </w:r>
      <w:ins w:id="2" w:author="Демченюк Ірина Олександрівна" w:date="2021-04-15T09:46:00Z">
        <w:r w:rsidR="00A9458C">
          <w:rPr>
            <w:bCs/>
          </w:rPr>
          <w:t xml:space="preserve">       </w:t>
        </w:r>
      </w:ins>
      <w:r w:rsidR="00BA0A79" w:rsidRPr="00D8321A">
        <w:t>Київ</w:t>
      </w:r>
      <w:r w:rsidR="000020E1">
        <w:t xml:space="preserve">                                                        </w:t>
      </w:r>
      <w:r w:rsidR="00BA0A79">
        <w:t xml:space="preserve">№ </w:t>
      </w:r>
      <w:del w:id="3" w:author="Демченюк Ірина Олександрівна" w:date="2021-04-15T09:46:00Z">
        <w:r w:rsidR="000020E1" w:rsidDel="00A9458C">
          <w:delText>_____</w:delText>
        </w:r>
        <w:r w:rsidR="002648CE" w:rsidDel="00A9458C">
          <w:delText>-</w:delText>
        </w:r>
      </w:del>
      <w:ins w:id="4" w:author="Демченюк Ірина Олександрівна" w:date="2021-04-15T09:46:00Z">
        <w:r w:rsidR="00A9458C">
          <w:t>205-</w:t>
        </w:r>
      </w:ins>
      <w:r w:rsidR="002648CE">
        <w:t>р</w:t>
      </w:r>
    </w:p>
    <w:p w:rsidR="00BA0A79" w:rsidRDefault="00BA0A79" w:rsidP="007271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Pr="00095460" w:rsidRDefault="00BA0A79" w:rsidP="00095460">
      <w:pPr>
        <w:tabs>
          <w:tab w:val="left" w:pos="720"/>
          <w:tab w:val="left" w:pos="4820"/>
        </w:tabs>
        <w:ind w:firstLine="709"/>
        <w:jc w:val="both"/>
        <w:rPr>
          <w:rFonts w:eastAsia="Calibri"/>
        </w:rPr>
      </w:pPr>
      <w:r w:rsidRPr="007E5323">
        <w:t xml:space="preserve">Антимонопольний комітет України, розглянувши </w:t>
      </w:r>
      <w:r w:rsidR="001811FE">
        <w:t xml:space="preserve">заяву уповноважених представників </w:t>
      </w:r>
      <w:r w:rsidR="005561DD" w:rsidRPr="00BC2E5C">
        <w:rPr>
          <w:color w:val="000000"/>
          <w:lang w:eastAsia="uk-UA"/>
        </w:rPr>
        <w:t>т</w:t>
      </w:r>
      <w:r w:rsidR="005561DD" w:rsidRPr="0024437C">
        <w:rPr>
          <w:color w:val="000000"/>
          <w:lang w:eastAsia="uk-UA"/>
        </w:rPr>
        <w:t>овариств</w:t>
      </w:r>
      <w:r w:rsidR="005561DD" w:rsidRPr="00BC2E5C">
        <w:rPr>
          <w:color w:val="000000"/>
          <w:lang w:eastAsia="uk-UA"/>
        </w:rPr>
        <w:t>а</w:t>
      </w:r>
      <w:r w:rsidR="005561DD" w:rsidRPr="0024437C">
        <w:rPr>
          <w:color w:val="000000"/>
          <w:lang w:eastAsia="uk-UA"/>
        </w:rPr>
        <w:t xml:space="preserve"> з обмеженою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відповідальністю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«СКН «Сучасна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комерційна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 xml:space="preserve">нерухомість» </w:t>
      </w:r>
      <w:r w:rsidR="005561DD" w:rsidRPr="00BC2E5C">
        <w:rPr>
          <w:color w:val="000000"/>
          <w:lang w:eastAsia="uk-UA"/>
        </w:rPr>
        <w:t xml:space="preserve">(далі – ТОВ </w:t>
      </w:r>
      <w:r w:rsidR="005561DD" w:rsidRPr="0024437C">
        <w:rPr>
          <w:color w:val="000000"/>
          <w:lang w:eastAsia="uk-UA"/>
        </w:rPr>
        <w:t>«СКН «Сучасна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комерційна</w:t>
      </w:r>
      <w:r w:rsidR="000020E1">
        <w:rPr>
          <w:color w:val="000000"/>
          <w:lang w:eastAsia="uk-UA"/>
        </w:rPr>
        <w:t xml:space="preserve"> </w:t>
      </w:r>
      <w:r w:rsidR="005561DD" w:rsidRPr="0024437C">
        <w:rPr>
          <w:color w:val="000000"/>
          <w:lang w:eastAsia="uk-UA"/>
        </w:rPr>
        <w:t>нерухомість»</w:t>
      </w:r>
      <w:r w:rsidR="005561DD" w:rsidRPr="00BC2E5C">
        <w:rPr>
          <w:color w:val="000000"/>
          <w:lang w:eastAsia="uk-UA"/>
        </w:rPr>
        <w:t xml:space="preserve">) </w:t>
      </w:r>
      <w:r w:rsidR="005561DD">
        <w:t xml:space="preserve">(м. </w:t>
      </w:r>
      <w:r w:rsidR="005561DD" w:rsidRPr="0060639D">
        <w:t>Ки</w:t>
      </w:r>
      <w:r w:rsidR="005561DD">
        <w:t>їв)</w:t>
      </w:r>
      <w:r w:rsidR="001811FE">
        <w:t xml:space="preserve"> і</w:t>
      </w:r>
      <w:r w:rsidR="000020E1">
        <w:t xml:space="preserve"> </w:t>
      </w:r>
      <w:r w:rsidR="001811FE">
        <w:t xml:space="preserve">державного підприємства спиртової та лікеро-горілчаної промисловості «Укрспирт» (далі − ДП «Укрспирт»)                  (м. Бровари, Київська обл.) </w:t>
      </w:r>
      <w:r w:rsidR="00095460">
        <w:rPr>
          <w:rFonts w:eastAsia="Calibri"/>
        </w:rPr>
        <w:t xml:space="preserve">про надання дозволу </w:t>
      </w:r>
      <w:r w:rsidR="005561DD">
        <w:rPr>
          <w:rFonts w:eastAsia="Calibri"/>
        </w:rPr>
        <w:t xml:space="preserve">на придбання окремого майна </w:t>
      </w:r>
      <w:r w:rsidR="004F2820">
        <w:rPr>
          <w:rFonts w:eastAsia="Calibri"/>
        </w:rPr>
        <w:t>Воютицького</w:t>
      </w:r>
      <w:r w:rsidR="000020E1" w:rsidRPr="000020E1">
        <w:rPr>
          <w:rFonts w:eastAsia="Calibri"/>
        </w:rPr>
        <w:t xml:space="preserve"> місця провадження діяльності</w:t>
      </w:r>
      <w:r w:rsidR="000020E1">
        <w:rPr>
          <w:rFonts w:eastAsia="Calibri"/>
        </w:rPr>
        <w:t xml:space="preserve"> та </w:t>
      </w:r>
      <w:r w:rsidR="000020E1" w:rsidRPr="00DF0148">
        <w:rPr>
          <w:rFonts w:eastAsia="Calibri"/>
        </w:rPr>
        <w:t>зберігання спирту</w:t>
      </w:r>
      <w:r w:rsidR="000020E1">
        <w:rPr>
          <w:rFonts w:eastAsia="Calibri"/>
        </w:rPr>
        <w:t xml:space="preserve"> </w:t>
      </w:r>
      <w:r w:rsidR="001811FE" w:rsidRPr="001811FE">
        <w:rPr>
          <w:rFonts w:eastAsia="Calibri"/>
        </w:rPr>
        <w:t>ДП «Укрспирт»</w:t>
      </w:r>
      <w:r w:rsidR="000314C4">
        <w:rPr>
          <w:rFonts w:eastAsia="Calibri"/>
        </w:rPr>
        <w:t xml:space="preserve"> (далі </w:t>
      </w:r>
      <w:r w:rsidR="000020E1">
        <w:rPr>
          <w:rFonts w:eastAsia="Calibri"/>
        </w:rPr>
        <w:t>–</w:t>
      </w:r>
      <w:r w:rsidR="000314C4">
        <w:rPr>
          <w:rFonts w:eastAsia="Calibri"/>
        </w:rPr>
        <w:t xml:space="preserve"> </w:t>
      </w:r>
      <w:proofErr w:type="spellStart"/>
      <w:r w:rsidR="004F2820">
        <w:rPr>
          <w:rFonts w:eastAsia="Calibri"/>
        </w:rPr>
        <w:t>Воютиць</w:t>
      </w:r>
      <w:r w:rsidR="000020E1">
        <w:rPr>
          <w:rFonts w:eastAsia="Calibri"/>
        </w:rPr>
        <w:t>ке</w:t>
      </w:r>
      <w:proofErr w:type="spellEnd"/>
      <w:r w:rsidR="000314C4" w:rsidRPr="000314C4">
        <w:rPr>
          <w:rFonts w:eastAsia="Calibri"/>
        </w:rPr>
        <w:t xml:space="preserve"> МПД  ДП «Укрспирт»</w:t>
      </w:r>
      <w:r w:rsidR="000314C4">
        <w:rPr>
          <w:rFonts w:eastAsia="Calibri"/>
        </w:rPr>
        <w:t>)</w:t>
      </w:r>
      <w:r w:rsidR="005C664D">
        <w:rPr>
          <w:color w:val="000000" w:themeColor="text1"/>
        </w:rPr>
        <w:t>,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4F2820" w:rsidRPr="004F2820" w:rsidRDefault="009523AC" w:rsidP="004F2820">
      <w:pPr>
        <w:ind w:firstLine="708"/>
        <w:jc w:val="both"/>
        <w:rPr>
          <w:rFonts w:eastAsia="MS Mincho"/>
          <w:color w:val="000000"/>
          <w:lang w:eastAsia="uk-UA"/>
        </w:rPr>
      </w:pPr>
      <w:r w:rsidRPr="004F2820">
        <w:t>Заявлен</w:t>
      </w:r>
      <w:r w:rsidR="003728CA" w:rsidRPr="004F2820">
        <w:t>а</w:t>
      </w:r>
      <w:r w:rsidR="000020E1" w:rsidRPr="004F2820">
        <w:t xml:space="preserve"> </w:t>
      </w:r>
      <w:r w:rsidR="003728CA" w:rsidRPr="004F2820">
        <w:t xml:space="preserve">концентрація полягає </w:t>
      </w:r>
      <w:r w:rsidR="00692749" w:rsidRPr="004F2820">
        <w:t xml:space="preserve">в </w:t>
      </w:r>
      <w:r w:rsidR="00727179" w:rsidRPr="004F2820">
        <w:t xml:space="preserve">придбанні </w:t>
      </w:r>
      <w:r w:rsidR="00727179" w:rsidRPr="004F2820">
        <w:rPr>
          <w:color w:val="000000" w:themeColor="text1"/>
        </w:rPr>
        <w:t xml:space="preserve">ТОВ </w:t>
      </w:r>
      <w:r w:rsidR="00727179" w:rsidRPr="004F2820">
        <w:rPr>
          <w:color w:val="000000"/>
          <w:lang w:eastAsia="uk-UA"/>
        </w:rPr>
        <w:t>«СКН «Сучасна</w:t>
      </w:r>
      <w:r w:rsidR="000020E1" w:rsidRPr="004F2820">
        <w:rPr>
          <w:color w:val="000000"/>
          <w:lang w:eastAsia="uk-UA"/>
        </w:rPr>
        <w:t xml:space="preserve"> </w:t>
      </w:r>
      <w:r w:rsidR="00727179" w:rsidRPr="004F2820">
        <w:rPr>
          <w:color w:val="000000"/>
          <w:lang w:eastAsia="uk-UA"/>
        </w:rPr>
        <w:t>комерційна</w:t>
      </w:r>
      <w:r w:rsidR="000020E1" w:rsidRPr="004F2820">
        <w:rPr>
          <w:color w:val="000000"/>
          <w:lang w:eastAsia="uk-UA"/>
        </w:rPr>
        <w:t xml:space="preserve"> </w:t>
      </w:r>
      <w:r w:rsidR="00727179" w:rsidRPr="004F2820">
        <w:rPr>
          <w:color w:val="000000"/>
          <w:lang w:eastAsia="uk-UA"/>
        </w:rPr>
        <w:t>нерухомість»</w:t>
      </w:r>
      <w:r w:rsidR="000020E1" w:rsidRPr="004F2820">
        <w:rPr>
          <w:color w:val="000000"/>
          <w:lang w:eastAsia="uk-UA"/>
        </w:rPr>
        <w:t xml:space="preserve"> </w:t>
      </w:r>
      <w:r w:rsidR="00727179" w:rsidRPr="004F2820">
        <w:rPr>
          <w:rFonts w:eastAsia="Calibri"/>
        </w:rPr>
        <w:t>окремого майна</w:t>
      </w:r>
      <w:r w:rsidR="000020E1" w:rsidRPr="004F2820">
        <w:rPr>
          <w:rFonts w:eastAsia="Calibri"/>
        </w:rPr>
        <w:t xml:space="preserve"> </w:t>
      </w:r>
      <w:r w:rsidR="003A313E">
        <w:rPr>
          <w:rFonts w:eastAsia="Calibri"/>
        </w:rPr>
        <w:t>Воюти</w:t>
      </w:r>
      <w:r w:rsidR="004F2820" w:rsidRPr="004F2820">
        <w:rPr>
          <w:rFonts w:eastAsia="Calibri"/>
        </w:rPr>
        <w:t>цького</w:t>
      </w:r>
      <w:r w:rsidR="000020E1" w:rsidRPr="004F2820">
        <w:rPr>
          <w:rFonts w:eastAsia="Calibri"/>
        </w:rPr>
        <w:t xml:space="preserve"> МПД </w:t>
      </w:r>
      <w:r w:rsidR="00727179" w:rsidRPr="004F2820">
        <w:rPr>
          <w:color w:val="000000" w:themeColor="text1"/>
        </w:rPr>
        <w:t>ДП «Укрспирт»</w:t>
      </w:r>
      <w:r w:rsidR="000A7662" w:rsidRPr="004F2820">
        <w:t>, як</w:t>
      </w:r>
      <w:r w:rsidR="00727179" w:rsidRPr="004F2820">
        <w:t>е</w:t>
      </w:r>
      <w:r w:rsidR="000A7662" w:rsidRPr="004F2820">
        <w:t xml:space="preserve"> розташован</w:t>
      </w:r>
      <w:r w:rsidR="00727179" w:rsidRPr="004F2820">
        <w:t>е</w:t>
      </w:r>
      <w:r w:rsidR="000020E1" w:rsidRPr="004F2820">
        <w:t xml:space="preserve"> </w:t>
      </w:r>
      <w:r w:rsidR="00727179" w:rsidRPr="004F2820">
        <w:t xml:space="preserve">за адресою: </w:t>
      </w:r>
      <w:r w:rsidR="004F2820" w:rsidRPr="004F2820">
        <w:rPr>
          <w:bCs/>
        </w:rPr>
        <w:t xml:space="preserve">Львівська обл., Самбірський р-н, с. </w:t>
      </w:r>
      <w:proofErr w:type="spellStart"/>
      <w:r w:rsidR="004F2820" w:rsidRPr="004F2820">
        <w:rPr>
          <w:bCs/>
        </w:rPr>
        <w:t>Воютичі</w:t>
      </w:r>
      <w:proofErr w:type="spellEnd"/>
      <w:r w:rsidR="004F2820" w:rsidRPr="004F2820">
        <w:rPr>
          <w:bCs/>
        </w:rPr>
        <w:t>, вул. Заводська, 1; Львівська обл., Самбірський р-н, м. Самбір, вул. І.</w:t>
      </w:r>
      <w:r w:rsidR="00293D65">
        <w:t> </w:t>
      </w:r>
      <w:r w:rsidR="004F2820" w:rsidRPr="004F2820">
        <w:rPr>
          <w:bCs/>
        </w:rPr>
        <w:t>Франка, 87</w:t>
      </w:r>
      <w:r w:rsidR="003A313E">
        <w:rPr>
          <w:bCs/>
        </w:rPr>
        <w:t>.</w:t>
      </w:r>
    </w:p>
    <w:p w:rsidR="004F2820" w:rsidRPr="004F2820" w:rsidRDefault="004F2820" w:rsidP="004F2820">
      <w:pPr>
        <w:rPr>
          <w:bCs/>
        </w:rPr>
      </w:pPr>
    </w:p>
    <w:p w:rsidR="000020E1" w:rsidRDefault="000020E1" w:rsidP="00727179">
      <w:pPr>
        <w:ind w:firstLine="708"/>
        <w:jc w:val="both"/>
      </w:pPr>
    </w:p>
    <w:p w:rsidR="009C2318" w:rsidRDefault="009C2318" w:rsidP="00727179">
      <w:pPr>
        <w:ind w:firstLine="708"/>
        <w:jc w:val="both"/>
      </w:pPr>
      <w:r>
        <w:t>За інформацією заявників:</w:t>
      </w:r>
    </w:p>
    <w:p w:rsidR="003728CA" w:rsidRPr="003728CA" w:rsidRDefault="00AE0A7E" w:rsidP="00727179">
      <w:pPr>
        <w:ind w:firstLine="708"/>
        <w:jc w:val="both"/>
      </w:pPr>
      <w:proofErr w:type="spellStart"/>
      <w:r>
        <w:rPr>
          <w:rFonts w:eastAsia="Calibri"/>
        </w:rPr>
        <w:t>В</w:t>
      </w:r>
      <w:r w:rsidR="004F2820">
        <w:rPr>
          <w:rFonts w:eastAsia="Calibri"/>
        </w:rPr>
        <w:t>оютицьке</w:t>
      </w:r>
      <w:proofErr w:type="spellEnd"/>
      <w:r w:rsidRPr="000314C4">
        <w:rPr>
          <w:rFonts w:eastAsia="Calibri"/>
        </w:rPr>
        <w:t xml:space="preserve"> МПД </w:t>
      </w:r>
      <w:r w:rsidR="000314C4" w:rsidRPr="000314C4">
        <w:t>ДП «Укрспирт»</w:t>
      </w:r>
      <w:r>
        <w:t xml:space="preserve"> </w:t>
      </w:r>
      <w:r w:rsidR="003A313E">
        <w:t>з 2018 д</w:t>
      </w:r>
      <w:r w:rsidR="003A313E" w:rsidRPr="00802101">
        <w:t>о лют</w:t>
      </w:r>
      <w:r w:rsidR="003A313E">
        <w:t>ого</w:t>
      </w:r>
      <w:r w:rsidR="003A313E" w:rsidRPr="00802101">
        <w:t xml:space="preserve"> 2021 </w:t>
      </w:r>
      <w:r w:rsidR="003A313E">
        <w:t xml:space="preserve">року </w:t>
      </w:r>
      <w:r w:rsidR="003728CA" w:rsidRPr="003728CA">
        <w:t>не здійснює госп</w:t>
      </w:r>
      <w:r w:rsidR="003728CA">
        <w:t>одарськ</w:t>
      </w:r>
      <w:r w:rsidR="00692749">
        <w:t>ої</w:t>
      </w:r>
      <w:r w:rsidR="003728CA">
        <w:t xml:space="preserve"> діяльн</w:t>
      </w:r>
      <w:r w:rsidR="00692749">
        <w:t>о</w:t>
      </w:r>
      <w:r w:rsidR="003728CA">
        <w:t>ст</w:t>
      </w:r>
      <w:r w:rsidR="00692749">
        <w:t>і</w:t>
      </w:r>
      <w:r w:rsidR="003728CA">
        <w:t xml:space="preserve">. Планується, що буде здійснювати діяльність </w:t>
      </w:r>
      <w:r w:rsidR="00692749">
        <w:t>і</w:t>
      </w:r>
      <w:r w:rsidR="003728CA" w:rsidRPr="003728CA">
        <w:t xml:space="preserve">з виробництва </w:t>
      </w:r>
      <w:r w:rsidR="003A313E">
        <w:t xml:space="preserve">та реалізації </w:t>
      </w:r>
      <w:r w:rsidR="003A313E" w:rsidRPr="00802101">
        <w:t>спирту етилового технічного</w:t>
      </w:r>
      <w:r w:rsidR="003728CA">
        <w:t>;</w:t>
      </w:r>
    </w:p>
    <w:p w:rsidR="003728CA" w:rsidRDefault="003728CA" w:rsidP="00727179">
      <w:pPr>
        <w:ind w:firstLine="708"/>
        <w:jc w:val="both"/>
      </w:pPr>
      <w:r>
        <w:t>ДП «Укрспирт» та суб’єкти господарювання, які пов’язані з ним відносинами контролю</w:t>
      </w:r>
      <w:r w:rsidR="00692749">
        <w:t>,</w:t>
      </w:r>
      <w:r>
        <w:t xml:space="preserve"> разом </w:t>
      </w:r>
      <w:r w:rsidR="000B0B3C">
        <w:t>становля</w:t>
      </w:r>
      <w:r>
        <w:t>ть Групу Продавця;</w:t>
      </w:r>
    </w:p>
    <w:p w:rsidR="00644E12" w:rsidRDefault="003728CA" w:rsidP="00727179">
      <w:pPr>
        <w:ind w:firstLine="708"/>
        <w:jc w:val="both"/>
      </w:pPr>
      <w:r>
        <w:t>відносини контролю Групи Продавця та об’єкта придбання після здійснення концентрації будуть припинені;</w:t>
      </w:r>
    </w:p>
    <w:p w:rsidR="003728CA" w:rsidRDefault="003728CA" w:rsidP="00727179">
      <w:pPr>
        <w:ind w:firstLine="708"/>
        <w:jc w:val="both"/>
      </w:pPr>
    </w:p>
    <w:p w:rsidR="00727179" w:rsidRDefault="00727179" w:rsidP="00727179">
      <w:pPr>
        <w:widowControl w:val="0"/>
        <w:tabs>
          <w:tab w:val="left" w:pos="0"/>
        </w:tabs>
        <w:suppressAutoHyphens/>
        <w:ind w:firstLine="708"/>
        <w:jc w:val="both"/>
        <w:rPr>
          <w:rFonts w:eastAsia="Calibri"/>
        </w:rPr>
      </w:pPr>
      <w:r w:rsidRPr="00BC2E5C">
        <w:rPr>
          <w:color w:val="000000"/>
          <w:lang w:eastAsia="uk-UA"/>
        </w:rPr>
        <w:t xml:space="preserve">ТОВ </w:t>
      </w:r>
      <w:r w:rsidRPr="00AE64B1">
        <w:rPr>
          <w:color w:val="000000"/>
          <w:lang w:eastAsia="uk-UA"/>
        </w:rPr>
        <w:t>«СКН «Сучасна комерційна нерухомість»</w:t>
      </w:r>
      <w:r>
        <w:rPr>
          <w:rFonts w:eastAsia="Calibri"/>
        </w:rPr>
        <w:t xml:space="preserve"> здійснює діяльність з організації будівництва будівель; купівлі-продажу майна та </w:t>
      </w:r>
      <w:r w:rsidR="001435A1">
        <w:rPr>
          <w:rFonts w:eastAsia="Calibri"/>
        </w:rPr>
        <w:t xml:space="preserve">здавання </w:t>
      </w:r>
      <w:r>
        <w:rPr>
          <w:rFonts w:eastAsia="Calibri"/>
        </w:rPr>
        <w:t>в оренду;</w:t>
      </w:r>
    </w:p>
    <w:p w:rsidR="00727179" w:rsidRDefault="00727179" w:rsidP="00727179">
      <w:pPr>
        <w:pStyle w:val="a3"/>
        <w:widowControl w:val="0"/>
        <w:tabs>
          <w:tab w:val="left" w:pos="0"/>
        </w:tabs>
        <w:suppressAutoHyphens/>
        <w:ind w:firstLine="708"/>
        <w:rPr>
          <w:color w:val="000000"/>
          <w:szCs w:val="24"/>
          <w:lang w:eastAsia="uk-UA"/>
        </w:rPr>
      </w:pPr>
      <w:r w:rsidRPr="001129ED">
        <w:rPr>
          <w:color w:val="000000"/>
          <w:szCs w:val="24"/>
          <w:lang w:eastAsia="uk-UA"/>
        </w:rPr>
        <w:t>ТОВ «СКН «Сучасна комерційна нерухомість»</w:t>
      </w:r>
      <w:r>
        <w:rPr>
          <w:color w:val="000000"/>
          <w:szCs w:val="24"/>
          <w:lang w:eastAsia="uk-UA"/>
        </w:rPr>
        <w:t xml:space="preserve"> пов’язане відносинами контролю із:</w:t>
      </w:r>
    </w:p>
    <w:p w:rsidR="00727179" w:rsidRDefault="00727179" w:rsidP="00727179">
      <w:pPr>
        <w:pStyle w:val="a3"/>
        <w:widowControl w:val="0"/>
        <w:tabs>
          <w:tab w:val="left" w:pos="0"/>
        </w:tabs>
        <w:ind w:firstLine="708"/>
        <w:rPr>
          <w:rFonts w:eastAsia="Calibri"/>
        </w:rPr>
      </w:pPr>
      <w:r w:rsidRPr="001129ED">
        <w:rPr>
          <w:rFonts w:eastAsia="Calibri"/>
          <w:szCs w:val="24"/>
        </w:rPr>
        <w:t>суб</w:t>
      </w:r>
      <w:r>
        <w:rPr>
          <w:rFonts w:eastAsia="Calibri"/>
        </w:rPr>
        <w:t>ʼ</w:t>
      </w:r>
      <w:r w:rsidRPr="001129ED">
        <w:rPr>
          <w:rFonts w:eastAsia="Calibri"/>
          <w:szCs w:val="24"/>
        </w:rPr>
        <w:t>єкт</w:t>
      </w:r>
      <w:r>
        <w:rPr>
          <w:rFonts w:eastAsia="Calibri"/>
        </w:rPr>
        <w:t>ом</w:t>
      </w:r>
      <w:r w:rsidRPr="001129ED">
        <w:rPr>
          <w:rFonts w:eastAsia="Calibri"/>
          <w:szCs w:val="24"/>
        </w:rPr>
        <w:t xml:space="preserve"> господарюванн</w:t>
      </w:r>
      <w:r>
        <w:rPr>
          <w:rFonts w:eastAsia="Calibri"/>
          <w:szCs w:val="24"/>
        </w:rPr>
        <w:t>я – резидент</w:t>
      </w:r>
      <w:r>
        <w:rPr>
          <w:rFonts w:eastAsia="Calibri"/>
        </w:rPr>
        <w:t>ом</w:t>
      </w:r>
      <w:r>
        <w:rPr>
          <w:rFonts w:eastAsia="Calibri"/>
          <w:szCs w:val="24"/>
        </w:rPr>
        <w:t xml:space="preserve"> України, як</w:t>
      </w:r>
      <w:r w:rsidR="00704C66">
        <w:rPr>
          <w:rFonts w:eastAsia="Calibri"/>
          <w:szCs w:val="24"/>
        </w:rPr>
        <w:t>ий</w:t>
      </w:r>
      <w:r>
        <w:rPr>
          <w:rFonts w:eastAsia="Calibri"/>
          <w:szCs w:val="24"/>
        </w:rPr>
        <w:t xml:space="preserve"> </w:t>
      </w:r>
      <w:r w:rsidRPr="001129ED">
        <w:rPr>
          <w:rFonts w:eastAsia="Calibri"/>
          <w:szCs w:val="24"/>
        </w:rPr>
        <w:t>здійсню</w:t>
      </w:r>
      <w:r>
        <w:rPr>
          <w:rFonts w:eastAsia="Calibri"/>
        </w:rPr>
        <w:t>є</w:t>
      </w:r>
      <w:r w:rsidRPr="001129ED">
        <w:rPr>
          <w:rFonts w:eastAsia="Calibri"/>
          <w:szCs w:val="24"/>
        </w:rPr>
        <w:t xml:space="preserve"> діяльність із </w:t>
      </w:r>
      <w:r>
        <w:rPr>
          <w:rFonts w:eastAsia="Calibri"/>
          <w:szCs w:val="24"/>
        </w:rPr>
        <w:t xml:space="preserve">надання </w:t>
      </w:r>
      <w:r>
        <w:rPr>
          <w:rFonts w:eastAsia="Calibri"/>
        </w:rPr>
        <w:t>факторингових</w:t>
      </w:r>
      <w:r w:rsidR="001E63CE">
        <w:rPr>
          <w:rFonts w:eastAsia="Calibri"/>
        </w:rPr>
        <w:t xml:space="preserve"> послуг</w:t>
      </w:r>
      <w:r w:rsidRPr="001129ED">
        <w:rPr>
          <w:rFonts w:eastAsia="Calibri"/>
          <w:szCs w:val="24"/>
        </w:rPr>
        <w:t>;</w:t>
      </w:r>
    </w:p>
    <w:p w:rsidR="00727179" w:rsidRDefault="00727179" w:rsidP="00727179">
      <w:pPr>
        <w:pStyle w:val="a3"/>
        <w:widowControl w:val="0"/>
        <w:tabs>
          <w:tab w:val="left" w:pos="0"/>
        </w:tabs>
        <w:suppressAutoHyphens/>
        <w:ind w:firstLine="708"/>
        <w:rPr>
          <w:rFonts w:eastAsia="Calibri"/>
          <w:szCs w:val="24"/>
        </w:rPr>
      </w:pPr>
      <w:r w:rsidRPr="001129ED">
        <w:rPr>
          <w:rFonts w:eastAsia="Calibri"/>
          <w:szCs w:val="24"/>
        </w:rPr>
        <w:t>суб</w:t>
      </w:r>
      <w:r>
        <w:rPr>
          <w:rFonts w:eastAsia="Calibri"/>
        </w:rPr>
        <w:t>ʼ</w:t>
      </w:r>
      <w:r w:rsidRPr="001129ED">
        <w:rPr>
          <w:rFonts w:eastAsia="Calibri"/>
          <w:szCs w:val="24"/>
        </w:rPr>
        <w:t>єкт</w:t>
      </w:r>
      <w:r>
        <w:rPr>
          <w:rFonts w:eastAsia="Calibri"/>
        </w:rPr>
        <w:t>ами</w:t>
      </w:r>
      <w:r w:rsidRPr="001129ED">
        <w:rPr>
          <w:rFonts w:eastAsia="Calibri"/>
          <w:szCs w:val="24"/>
        </w:rPr>
        <w:t xml:space="preserve"> господарюванн</w:t>
      </w:r>
      <w:r>
        <w:rPr>
          <w:rFonts w:eastAsia="Calibri"/>
          <w:szCs w:val="24"/>
        </w:rPr>
        <w:t>я – резидент</w:t>
      </w:r>
      <w:r>
        <w:rPr>
          <w:rFonts w:eastAsia="Calibri"/>
        </w:rPr>
        <w:t>ами</w:t>
      </w:r>
      <w:r>
        <w:rPr>
          <w:rFonts w:eastAsia="Calibri"/>
          <w:szCs w:val="24"/>
        </w:rPr>
        <w:t xml:space="preserve"> України, як</w:t>
      </w:r>
      <w:r w:rsidR="00820D3F">
        <w:rPr>
          <w:rFonts w:eastAsia="Calibri"/>
          <w:szCs w:val="24"/>
        </w:rPr>
        <w:t>і</w:t>
      </w:r>
      <w:r w:rsidR="00AE0A7E">
        <w:rPr>
          <w:rFonts w:eastAsia="Calibri"/>
          <w:szCs w:val="24"/>
        </w:rPr>
        <w:t xml:space="preserve"> </w:t>
      </w:r>
      <w:r>
        <w:rPr>
          <w:rFonts w:eastAsia="Calibri"/>
        </w:rPr>
        <w:t xml:space="preserve">не </w:t>
      </w:r>
      <w:r w:rsidRPr="001129ED">
        <w:rPr>
          <w:rFonts w:eastAsia="Calibri"/>
          <w:szCs w:val="24"/>
        </w:rPr>
        <w:t>здійснюють</w:t>
      </w:r>
      <w:r>
        <w:rPr>
          <w:rFonts w:eastAsia="Calibri"/>
        </w:rPr>
        <w:t xml:space="preserve"> господарської діяльності;</w:t>
      </w:r>
    </w:p>
    <w:p w:rsidR="00727179" w:rsidRPr="001129ED" w:rsidRDefault="00727179" w:rsidP="00727179">
      <w:pPr>
        <w:pStyle w:val="a3"/>
        <w:widowControl w:val="0"/>
        <w:tabs>
          <w:tab w:val="left" w:pos="0"/>
        </w:tabs>
        <w:suppressAutoHyphens/>
        <w:ind w:firstLine="708"/>
        <w:rPr>
          <w:rFonts w:eastAsia="Calibri"/>
          <w:szCs w:val="24"/>
        </w:rPr>
      </w:pPr>
      <w:r>
        <w:rPr>
          <w:rFonts w:eastAsia="Calibri"/>
          <w:szCs w:val="24"/>
        </w:rPr>
        <w:t>фізичною особою – підприємцем</w:t>
      </w:r>
      <w:r w:rsidR="00AD5CB7">
        <w:rPr>
          <w:rFonts w:eastAsia="Calibri"/>
          <w:szCs w:val="24"/>
        </w:rPr>
        <w:t xml:space="preserve">, </w:t>
      </w:r>
      <w:r w:rsidR="001E63CE">
        <w:rPr>
          <w:rFonts w:eastAsia="Calibri"/>
          <w:szCs w:val="24"/>
        </w:rPr>
        <w:t>громадянином України</w:t>
      </w:r>
      <w:r>
        <w:rPr>
          <w:rFonts w:eastAsia="Calibri"/>
          <w:szCs w:val="24"/>
        </w:rPr>
        <w:t xml:space="preserve">, який здійснює діяльність </w:t>
      </w:r>
      <w:r w:rsidRPr="001129ED">
        <w:rPr>
          <w:rFonts w:eastAsia="Calibri"/>
          <w:szCs w:val="24"/>
        </w:rPr>
        <w:t>у сфері прав</w:t>
      </w:r>
      <w:r>
        <w:rPr>
          <w:rFonts w:eastAsia="Calibri"/>
          <w:szCs w:val="24"/>
        </w:rPr>
        <w:t>а</w:t>
      </w:r>
      <w:r>
        <w:rPr>
          <w:rFonts w:eastAsia="Calibri"/>
        </w:rPr>
        <w:t xml:space="preserve"> (протягом 2019 </w:t>
      </w:r>
      <w:r w:rsidR="00AD5CB7">
        <w:rPr>
          <w:rFonts w:eastAsia="Calibri"/>
        </w:rPr>
        <w:t xml:space="preserve"> − </w:t>
      </w:r>
      <w:r>
        <w:rPr>
          <w:rFonts w:eastAsia="Calibri"/>
        </w:rPr>
        <w:t>2020 років не здійснював діяльності)</w:t>
      </w:r>
      <w:r>
        <w:rPr>
          <w:rFonts w:eastAsia="Calibri"/>
          <w:szCs w:val="24"/>
        </w:rPr>
        <w:t xml:space="preserve"> та є кінцевим бенефіціарним власником Групи покупця.</w:t>
      </w:r>
    </w:p>
    <w:p w:rsidR="00BA0A79" w:rsidRPr="003D2304" w:rsidRDefault="00BA0A79" w:rsidP="00727179">
      <w:pPr>
        <w:ind w:firstLine="708"/>
        <w:jc w:val="both"/>
      </w:pPr>
      <w:r w:rsidRPr="003D2304">
        <w:t>Заявлен</w:t>
      </w:r>
      <w:r w:rsidR="003728CA">
        <w:t>а</w:t>
      </w:r>
      <w:r w:rsidR="00AE0A7E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:rsidR="000177EB" w:rsidRDefault="000177EB" w:rsidP="007271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A36AAC">
        <w:t xml:space="preserve">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095460" w:rsidRPr="00727179" w:rsidRDefault="00095460" w:rsidP="00AE0A7E">
      <w:pPr>
        <w:ind w:firstLine="708"/>
        <w:jc w:val="both"/>
        <w:rPr>
          <w:lang w:eastAsia="uk-UA"/>
        </w:rPr>
      </w:pPr>
      <w:r w:rsidRPr="00095460">
        <w:t xml:space="preserve">Надати дозвіл </w:t>
      </w:r>
      <w:r w:rsidR="00727179" w:rsidRPr="00727179">
        <w:rPr>
          <w:color w:val="000000" w:themeColor="text1"/>
        </w:rPr>
        <w:t xml:space="preserve">товариству з обмеженою відповідальністю </w:t>
      </w:r>
      <w:r w:rsidR="00727179" w:rsidRPr="00727179">
        <w:rPr>
          <w:color w:val="000000"/>
          <w:lang w:eastAsia="uk-UA"/>
        </w:rPr>
        <w:t>«СКН «Сучасна комерційна нерухомість»</w:t>
      </w:r>
      <w:r w:rsidR="00727179" w:rsidRPr="00727179">
        <w:rPr>
          <w:color w:val="000000" w:themeColor="text1"/>
        </w:rPr>
        <w:t xml:space="preserve"> (м. Київ, ідентифікаційний код юридичної особи 43493745) на придбання окремого майна  </w:t>
      </w:r>
      <w:r w:rsidR="003A313E">
        <w:rPr>
          <w:rFonts w:eastAsia="Calibri"/>
        </w:rPr>
        <w:t>Воютицького</w:t>
      </w:r>
      <w:r w:rsidR="00727179" w:rsidRPr="00727179">
        <w:rPr>
          <w:color w:val="000000" w:themeColor="text1"/>
        </w:rPr>
        <w:t xml:space="preserve"> місця провадження діяльності та зберігання спирту</w:t>
      </w:r>
      <w:r w:rsidR="001811FE">
        <w:rPr>
          <w:color w:val="000000" w:themeColor="text1"/>
        </w:rPr>
        <w:t>,</w:t>
      </w:r>
      <w:r w:rsidR="00AE0A7E">
        <w:rPr>
          <w:color w:val="000000" w:themeColor="text1"/>
        </w:rPr>
        <w:t xml:space="preserve"> </w:t>
      </w:r>
      <w:r w:rsidR="001811FE" w:rsidRPr="001811FE">
        <w:rPr>
          <w:color w:val="000000" w:themeColor="text1"/>
        </w:rPr>
        <w:t xml:space="preserve">яке розташоване за адресою: </w:t>
      </w:r>
      <w:r w:rsidR="003A313E" w:rsidRPr="004F2820">
        <w:rPr>
          <w:bCs/>
        </w:rPr>
        <w:t xml:space="preserve">Львівська обл., Самбірський р-н, с. </w:t>
      </w:r>
      <w:proofErr w:type="spellStart"/>
      <w:r w:rsidR="003A313E" w:rsidRPr="004F2820">
        <w:rPr>
          <w:bCs/>
        </w:rPr>
        <w:t>Воютичі</w:t>
      </w:r>
      <w:proofErr w:type="spellEnd"/>
      <w:r w:rsidR="003A313E" w:rsidRPr="004F2820">
        <w:rPr>
          <w:bCs/>
        </w:rPr>
        <w:t>, вул. Заводська, 1; Львівська обл., Самбірський р-н, м. Самбір, вул. І.</w:t>
      </w:r>
      <w:r w:rsidR="00B418B0">
        <w:t> </w:t>
      </w:r>
      <w:r w:rsidR="003A313E" w:rsidRPr="004F2820">
        <w:rPr>
          <w:bCs/>
        </w:rPr>
        <w:t>Франка, 87</w:t>
      </w:r>
      <w:r w:rsidR="00AE0A7E">
        <w:rPr>
          <w:rFonts w:eastAsia="MS Mincho"/>
          <w:color w:val="000000"/>
          <w:lang w:eastAsia="uk-UA"/>
        </w:rPr>
        <w:t>,</w:t>
      </w:r>
      <w:r w:rsidR="00727179" w:rsidRPr="00727179">
        <w:rPr>
          <w:color w:val="000000" w:themeColor="text1"/>
        </w:rPr>
        <w:t xml:space="preserve"> державного підприємства спиртової та лікеро-горілчаної промисловості «Укрспирт» (м. Бровари, Київська обл., ідентифікаційний код юридичної особи 37199618)</w:t>
      </w:r>
      <w:r w:rsidRPr="00727179">
        <w:rPr>
          <w:color w:val="000000" w:themeColor="text1"/>
        </w:rPr>
        <w:t>.</w:t>
      </w:r>
    </w:p>
    <w:p w:rsidR="00BA0A79" w:rsidRPr="00727179" w:rsidRDefault="00BA0A79" w:rsidP="009523AC">
      <w:pPr>
        <w:ind w:firstLine="709"/>
        <w:jc w:val="both"/>
      </w:pPr>
    </w:p>
    <w:p w:rsidR="00BA0A79" w:rsidRDefault="00BA0A79" w:rsidP="00BA0A79">
      <w:pPr>
        <w:ind w:firstLine="561"/>
        <w:jc w:val="both"/>
      </w:pPr>
    </w:p>
    <w:p w:rsidR="00EE09D0" w:rsidRPr="003D2304" w:rsidRDefault="00EE09D0" w:rsidP="00BA0A79">
      <w:pPr>
        <w:ind w:firstLine="561"/>
        <w:jc w:val="both"/>
      </w:pPr>
    </w:p>
    <w:p w:rsidR="004C5C9A" w:rsidRDefault="00BA0A79" w:rsidP="005F31A9">
      <w:pPr>
        <w:jc w:val="both"/>
      </w:pPr>
      <w:r>
        <w:t>Голов</w:t>
      </w:r>
      <w:r w:rsidR="00AE0A7E">
        <w:t>а</w:t>
      </w:r>
      <w:r>
        <w:t xml:space="preserve"> Комітету                                                                            </w:t>
      </w:r>
      <w:r w:rsidR="00AE0A7E">
        <w:t xml:space="preserve">    </w:t>
      </w:r>
      <w:r>
        <w:t xml:space="preserve">         </w:t>
      </w:r>
      <w:r w:rsidR="00AE0A7E">
        <w:t xml:space="preserve">О. ПІЩАНСЬКА </w:t>
      </w:r>
      <w:r w:rsidR="00A51F0A">
        <w:t xml:space="preserve"> </w:t>
      </w:r>
    </w:p>
    <w:sectPr w:rsidR="004C5C9A" w:rsidSect="008938E6">
      <w:headerReference w:type="even" r:id="rId9"/>
      <w:headerReference w:type="default" r:id="rId10"/>
      <w:pgSz w:w="11907" w:h="16840" w:code="9"/>
      <w:pgMar w:top="851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ECB" w:rsidRDefault="00252ECB">
      <w:r>
        <w:separator/>
      </w:r>
    </w:p>
  </w:endnote>
  <w:endnote w:type="continuationSeparator" w:id="0">
    <w:p w:rsidR="00252ECB" w:rsidRDefault="0025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ECB" w:rsidRDefault="00252ECB">
      <w:r>
        <w:separator/>
      </w:r>
    </w:p>
  </w:footnote>
  <w:footnote w:type="continuationSeparator" w:id="0">
    <w:p w:rsidR="00252ECB" w:rsidRDefault="00252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ECB" w:rsidRDefault="00252EC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2ECB" w:rsidRDefault="00252E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ECB" w:rsidRDefault="00252ECB">
    <w:pPr>
      <w:pStyle w:val="a5"/>
    </w:pPr>
  </w:p>
  <w:p w:rsidR="00252ECB" w:rsidRDefault="00252ECB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454C">
      <w:rPr>
        <w:rStyle w:val="a7"/>
        <w:noProof/>
      </w:rPr>
      <w:t>2</w:t>
    </w:r>
    <w:r>
      <w:rPr>
        <w:rStyle w:val="a7"/>
      </w:rPr>
      <w:fldChar w:fldCharType="end"/>
    </w:r>
  </w:p>
  <w:p w:rsidR="00252ECB" w:rsidRDefault="00252ECB">
    <w:pPr>
      <w:pStyle w:val="a5"/>
    </w:pPr>
  </w:p>
  <w:p w:rsidR="00252ECB" w:rsidRPr="00B82EE1" w:rsidRDefault="00252ECB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020E1"/>
    <w:rsid w:val="00010572"/>
    <w:rsid w:val="000177EB"/>
    <w:rsid w:val="000314C4"/>
    <w:rsid w:val="00034321"/>
    <w:rsid w:val="00040521"/>
    <w:rsid w:val="00091EE1"/>
    <w:rsid w:val="00095460"/>
    <w:rsid w:val="000A10E2"/>
    <w:rsid w:val="000A7662"/>
    <w:rsid w:val="000B0B3C"/>
    <w:rsid w:val="000B3026"/>
    <w:rsid w:val="000B5C99"/>
    <w:rsid w:val="000C3E10"/>
    <w:rsid w:val="000C7251"/>
    <w:rsid w:val="000F22EF"/>
    <w:rsid w:val="001032DF"/>
    <w:rsid w:val="001236B9"/>
    <w:rsid w:val="001435A1"/>
    <w:rsid w:val="001618C3"/>
    <w:rsid w:val="001811FE"/>
    <w:rsid w:val="00191DB3"/>
    <w:rsid w:val="001D7360"/>
    <w:rsid w:val="001E63CE"/>
    <w:rsid w:val="00215FBA"/>
    <w:rsid w:val="00221CDD"/>
    <w:rsid w:val="0024346B"/>
    <w:rsid w:val="00252ECB"/>
    <w:rsid w:val="00261ECA"/>
    <w:rsid w:val="002622FD"/>
    <w:rsid w:val="002628C9"/>
    <w:rsid w:val="002648CE"/>
    <w:rsid w:val="00275734"/>
    <w:rsid w:val="00281EF6"/>
    <w:rsid w:val="00293D65"/>
    <w:rsid w:val="002C1FCA"/>
    <w:rsid w:val="002E173C"/>
    <w:rsid w:val="002E2254"/>
    <w:rsid w:val="002F3557"/>
    <w:rsid w:val="0031326E"/>
    <w:rsid w:val="00334FBC"/>
    <w:rsid w:val="00341223"/>
    <w:rsid w:val="0035243E"/>
    <w:rsid w:val="003728CA"/>
    <w:rsid w:val="00383CE8"/>
    <w:rsid w:val="003A313E"/>
    <w:rsid w:val="003A3FAB"/>
    <w:rsid w:val="003C01FE"/>
    <w:rsid w:val="003F3E7A"/>
    <w:rsid w:val="003F7F4B"/>
    <w:rsid w:val="00435726"/>
    <w:rsid w:val="00452105"/>
    <w:rsid w:val="00482355"/>
    <w:rsid w:val="00493C59"/>
    <w:rsid w:val="004B539F"/>
    <w:rsid w:val="004C4F75"/>
    <w:rsid w:val="004C5C9A"/>
    <w:rsid w:val="004F2820"/>
    <w:rsid w:val="005153E3"/>
    <w:rsid w:val="00515FD8"/>
    <w:rsid w:val="00527072"/>
    <w:rsid w:val="005561DD"/>
    <w:rsid w:val="00567EB0"/>
    <w:rsid w:val="00582E4D"/>
    <w:rsid w:val="005859D6"/>
    <w:rsid w:val="00592EE0"/>
    <w:rsid w:val="005C664D"/>
    <w:rsid w:val="005F31A9"/>
    <w:rsid w:val="006043B8"/>
    <w:rsid w:val="00633B76"/>
    <w:rsid w:val="00636C01"/>
    <w:rsid w:val="00644E12"/>
    <w:rsid w:val="00661A39"/>
    <w:rsid w:val="006741F7"/>
    <w:rsid w:val="00677D8F"/>
    <w:rsid w:val="006824EF"/>
    <w:rsid w:val="00692749"/>
    <w:rsid w:val="006B28B3"/>
    <w:rsid w:val="006C740E"/>
    <w:rsid w:val="006F62E0"/>
    <w:rsid w:val="00704C66"/>
    <w:rsid w:val="00712F9A"/>
    <w:rsid w:val="0071530F"/>
    <w:rsid w:val="007224BD"/>
    <w:rsid w:val="00727179"/>
    <w:rsid w:val="007446AB"/>
    <w:rsid w:val="007447EE"/>
    <w:rsid w:val="00796EAE"/>
    <w:rsid w:val="007A1BFF"/>
    <w:rsid w:val="007A6B86"/>
    <w:rsid w:val="007B46A7"/>
    <w:rsid w:val="007E5CFE"/>
    <w:rsid w:val="00820D3F"/>
    <w:rsid w:val="00843E56"/>
    <w:rsid w:val="0088014F"/>
    <w:rsid w:val="0088041F"/>
    <w:rsid w:val="008938E6"/>
    <w:rsid w:val="00895B3A"/>
    <w:rsid w:val="008A072E"/>
    <w:rsid w:val="008E33E5"/>
    <w:rsid w:val="0092454C"/>
    <w:rsid w:val="009318B6"/>
    <w:rsid w:val="009523AC"/>
    <w:rsid w:val="00956469"/>
    <w:rsid w:val="009C2318"/>
    <w:rsid w:val="009E3776"/>
    <w:rsid w:val="00A00D11"/>
    <w:rsid w:val="00A35BA7"/>
    <w:rsid w:val="00A36AAC"/>
    <w:rsid w:val="00A51F0A"/>
    <w:rsid w:val="00A7591D"/>
    <w:rsid w:val="00A934B3"/>
    <w:rsid w:val="00A9458C"/>
    <w:rsid w:val="00AD5CB7"/>
    <w:rsid w:val="00AE0A7E"/>
    <w:rsid w:val="00AF5FEF"/>
    <w:rsid w:val="00B12D5F"/>
    <w:rsid w:val="00B20A5D"/>
    <w:rsid w:val="00B418B0"/>
    <w:rsid w:val="00B71CC6"/>
    <w:rsid w:val="00B86EAD"/>
    <w:rsid w:val="00BA0A79"/>
    <w:rsid w:val="00BA3FAC"/>
    <w:rsid w:val="00BA5C9A"/>
    <w:rsid w:val="00BD7358"/>
    <w:rsid w:val="00C048CB"/>
    <w:rsid w:val="00C322DA"/>
    <w:rsid w:val="00C8427E"/>
    <w:rsid w:val="00CC2AAC"/>
    <w:rsid w:val="00CD0923"/>
    <w:rsid w:val="00CE3756"/>
    <w:rsid w:val="00D11BC8"/>
    <w:rsid w:val="00D171F1"/>
    <w:rsid w:val="00D275B1"/>
    <w:rsid w:val="00D43C40"/>
    <w:rsid w:val="00D634AA"/>
    <w:rsid w:val="00D669C0"/>
    <w:rsid w:val="00D7254A"/>
    <w:rsid w:val="00DA054F"/>
    <w:rsid w:val="00DA0E82"/>
    <w:rsid w:val="00DB6C21"/>
    <w:rsid w:val="00DE79F6"/>
    <w:rsid w:val="00DF5CDB"/>
    <w:rsid w:val="00E0281E"/>
    <w:rsid w:val="00E12FD7"/>
    <w:rsid w:val="00E67452"/>
    <w:rsid w:val="00E73061"/>
    <w:rsid w:val="00E92CA8"/>
    <w:rsid w:val="00E93A91"/>
    <w:rsid w:val="00EE09D0"/>
    <w:rsid w:val="00EE0B1B"/>
    <w:rsid w:val="00F16724"/>
    <w:rsid w:val="00F327DB"/>
    <w:rsid w:val="00F63EEF"/>
    <w:rsid w:val="00FA09BB"/>
    <w:rsid w:val="00FC3DE9"/>
    <w:rsid w:val="00FE6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9245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9245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9245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aliases w:val="#Listenabsatz,Normal mit Aufzählung a),PBM ART,List Paragraph,Bullet List,FooterText,numbered,Paragraphe de liste1,Bulletr List Paragraph,列出段落,列出段落1,List Paragraph2,List Paragraph21,Párrafo de lista1,Parágrafo da Lista1,リスト段落1,Listeafsnit1"/>
    <w:basedOn w:val="a"/>
    <w:link w:val="ae"/>
    <w:uiPriority w:val="34"/>
    <w:qFormat/>
    <w:rsid w:val="0009546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aliases w:val="#Listenabsatz Знак,Normal mit Aufzählung a) Знак,PBM ART Знак,List Paragraph Знак,Bullet List Знак,FooterText Знак,numbered Знак,Paragraphe de liste1 Знак,Bulletr List Paragraph Знак,列出段落 Знак,列出段落1 Знак,List Paragraph2 Знак"/>
    <w:link w:val="ad"/>
    <w:uiPriority w:val="34"/>
    <w:qFormat/>
    <w:locked/>
    <w:rsid w:val="00095460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9245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84438-B3D7-4571-B3FB-7E76C803F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Пользователь Windows</cp:lastModifiedBy>
  <cp:revision>2</cp:revision>
  <cp:lastPrinted>2021-04-09T06:40:00Z</cp:lastPrinted>
  <dcterms:created xsi:type="dcterms:W3CDTF">2021-04-19T10:07:00Z</dcterms:created>
  <dcterms:modified xsi:type="dcterms:W3CDTF">2021-04-19T10:07:00Z</dcterms:modified>
</cp:coreProperties>
</file>